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88F1E1"/>
    <w:p w14:paraId="7C9FA9D7">
      <w:pPr>
        <w:jc w:val="center"/>
        <w:rPr>
          <w:ins w:id="0" w:author="Opcina Pravna" w:date="2024-09-24T14:48:00Z"/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ZAHTJEV ZA </w:t>
      </w:r>
      <w:ins w:id="1" w:author="Opcina Pravna" w:date="2024-09-24T14:48:00Z">
        <w:r>
          <w:rPr>
            <w:rFonts w:ascii="Arial" w:hAnsi="Arial" w:cs="Arial"/>
            <w:b/>
            <w:color w:val="000000" w:themeColor="text1"/>
            <w:sz w:val="20"/>
            <w:szCs w:val="20"/>
            <w14:textFill>
              <w14:solidFill>
                <w14:schemeClr w14:val="tx1"/>
              </w14:solidFill>
            </w14:textFill>
          </w:rPr>
          <w:t>ZAKUP UREDSKOG PROSTORA</w:t>
        </w:r>
      </w:ins>
    </w:p>
    <w:p w14:paraId="1479E194">
      <w:pPr>
        <w:jc w:val="center"/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ins w:id="2" w:author="Opcina Pravna" w:date="2024-09-24T14:48:00Z">
        <w:r>
          <w:rPr>
            <w:rFonts w:ascii="Arial" w:hAnsi="Arial" w:cs="Arial"/>
            <w:b/>
            <w:color w:val="000000" w:themeColor="text1"/>
            <w:sz w:val="20"/>
            <w:szCs w:val="20"/>
            <w14:textFill>
              <w14:solidFill>
                <w14:schemeClr w14:val="tx1"/>
              </w14:solidFill>
            </w14:textFill>
          </w:rPr>
          <w:t xml:space="preserve"> </w:t>
        </w:r>
      </w:ins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U CENTAR ZA POTPORU PODUZETNICIMA</w:t>
      </w:r>
    </w:p>
    <w:p w14:paraId="1485E4B6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6FA3E09F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7CED310A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Ime i prezime ovlaštene osobe za zastupanje: __________________________________________</w:t>
      </w:r>
    </w:p>
    <w:p w14:paraId="327F4172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56FE9325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Ime poduzeća (ako je registrirano): ___________________________________________________</w:t>
      </w:r>
    </w:p>
    <w:p w14:paraId="7F5FDF62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1C09B6DA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Adresa: __________________________________________________________________________</w:t>
      </w:r>
    </w:p>
    <w:p w14:paraId="3BB8939A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3033C95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Telefoni: _________________________________________________________________________</w:t>
      </w:r>
    </w:p>
    <w:p w14:paraId="1E37FE77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6529E901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E-mail: __________________________________________________________________________</w:t>
      </w:r>
    </w:p>
    <w:p w14:paraId="13DCBA09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15D9A99D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web: ____________________________________________________________________________</w:t>
      </w:r>
    </w:p>
    <w:p w14:paraId="5A4CA44E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9482DFC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7118FABB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1. Je li vaše poduzeće registrirano:  </w:t>
      </w: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Da    Ne   </w:t>
      </w:r>
    </w:p>
    <w:p w14:paraId="6657BE22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F261543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Ako je: </w:t>
      </w:r>
    </w:p>
    <w:p w14:paraId="030A8F4C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72815EC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Datum osnivanja? _________________________________</w:t>
      </w:r>
    </w:p>
    <w:p w14:paraId="67DDEB3B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79627E0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OIB: ____________________________________________</w:t>
      </w:r>
    </w:p>
    <w:p w14:paraId="6684965D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7894D66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Osnovna djelatnost:________________________________</w:t>
      </w:r>
    </w:p>
    <w:p w14:paraId="396AECD7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560CC314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2A4C157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2. Opišite djelatnost vašeg poduzeća.</w:t>
      </w:r>
    </w:p>
    <w:p w14:paraId="4599EFBC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D8EE3ED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_________________________________________________________________________________</w:t>
      </w:r>
    </w:p>
    <w:p w14:paraId="2DCAD2C4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5904709C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_________________________________________________________________________________</w:t>
      </w:r>
    </w:p>
    <w:p w14:paraId="1A60EE7C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13A9CE69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_________________________________________________________________________________</w:t>
      </w:r>
    </w:p>
    <w:p w14:paraId="746050EE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2E0DC2E8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4. Svrha najma prostora:</w:t>
      </w:r>
    </w:p>
    <w:p w14:paraId="60FB0F47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1A85FE32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_________________________________________________________________________________</w:t>
      </w:r>
    </w:p>
    <w:p w14:paraId="2175911E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64CF448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_________________________________________________________________________________</w:t>
      </w:r>
    </w:p>
    <w:p w14:paraId="41443377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707736BE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5. Broj zaposlenih i planirani broj novozaposlenih ( u roku 60 dana računajući </w:t>
      </w:r>
      <w:ins w:id="3" w:author="Opcina Pravna" w:date="2024-09-24T14:49:00Z">
        <w:r>
          <w:rPr>
            <w:rFonts w:ascii="Arial" w:hAnsi="Arial" w:cs="Arial"/>
            <w:b/>
            <w:color w:val="000000" w:themeColor="text1"/>
            <w:sz w:val="20"/>
            <w:szCs w:val="20"/>
            <w14:textFill>
              <w14:solidFill>
                <w14:schemeClr w14:val="tx1"/>
              </w14:solidFill>
            </w14:textFill>
          </w:rPr>
          <w:t>od stupanja Ugovora o zakupu na sna</w:t>
        </w:r>
      </w:ins>
      <w:ins w:id="4" w:author="Opcina Pravna" w:date="2024-09-24T14:50:00Z">
        <w:r>
          <w:rPr>
            <w:rFonts w:ascii="Arial" w:hAnsi="Arial" w:cs="Arial"/>
            <w:b/>
            <w:color w:val="000000" w:themeColor="text1"/>
            <w:sz w:val="20"/>
            <w:szCs w:val="20"/>
            <w14:textFill>
              <w14:solidFill>
                <w14:schemeClr w14:val="tx1"/>
              </w14:solidFill>
            </w14:textFill>
          </w:rPr>
          <w:t>gu</w:t>
        </w:r>
      </w:ins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:</w:t>
      </w:r>
    </w:p>
    <w:p w14:paraId="287C010C">
      <w:pPr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Broj zaposlenih sada    _______________</w:t>
      </w:r>
    </w:p>
    <w:p w14:paraId="38410419">
      <w:pPr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Planirani broj novozaposlenih ____________</w:t>
      </w:r>
    </w:p>
    <w:p w14:paraId="31470BA6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D96AD9C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688EE607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6. </w:t>
      </w:r>
      <w:ins w:id="5" w:author="Opcina Pravna" w:date="2024-09-24T14:53:00Z">
        <w:r>
          <w:rPr>
            <w:rFonts w:ascii="Arial" w:hAnsi="Arial" w:cs="Arial"/>
            <w:b/>
            <w:color w:val="000000" w:themeColor="text1"/>
            <w:sz w:val="20"/>
            <w:szCs w:val="20"/>
            <w14:textFill>
              <w14:solidFill>
                <w14:schemeClr w14:val="tx1"/>
              </w14:solidFill>
            </w14:textFill>
          </w:rPr>
          <w:t xml:space="preserve">Uredski </w:t>
        </w:r>
      </w:ins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prostor za koji iskazujete interes i kvadratura:</w:t>
      </w:r>
    </w:p>
    <w:p w14:paraId="4D1B88C3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45A8219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_________________________________________________________________________________</w:t>
      </w:r>
    </w:p>
    <w:p w14:paraId="0F3DCA15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507E48AA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Prihvaćam mogućnost ulaska u drugi odgovarajući poslovni prostor u sklopu Centra za potporu za poduzetnicima. </w:t>
      </w:r>
    </w:p>
    <w:p w14:paraId="17B69513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                                              DA                                                            NE</w:t>
      </w:r>
    </w:p>
    <w:p w14:paraId="5281C248">
      <w:pP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7. Vaš komentar </w:t>
      </w:r>
    </w:p>
    <w:p w14:paraId="57072FD4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9C2B287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_________________________________________________________________________________</w:t>
      </w:r>
    </w:p>
    <w:p w14:paraId="4D47CF11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56DF99D7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_________________________________________________________________________________</w:t>
      </w:r>
    </w:p>
    <w:p w14:paraId="5B1D9EB3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1A5E31D0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_________________________________________________________________________________</w:t>
      </w:r>
    </w:p>
    <w:p w14:paraId="2AA9CAE9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EDA1806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_________________________________________________________________________________</w:t>
      </w:r>
    </w:p>
    <w:p w14:paraId="1FD86DAE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4CF47B56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5A2C64E3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74273FB7">
      <w:pPr>
        <w:jc w:val="both"/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Ja, dolje potpisani, svjestan sam da Centar za potporu poduzetnicima </w:t>
      </w: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pod </w:t>
      </w: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upravljanjem Razvojne agencije Srijem d.o.o. ne podliježe nikakvoj odgovornosti za uspjeh ili neuspjeh mog poslovnog pothvata. Uloga Centra za potporu poduzetnicima je isključivo tehničke i konzultantske prirode te svi ponuđeni savjeti i informacije mogu i ne moraju biti korišteni. Prema tome, oslobađam Centar za potporu poduzetnicima  kao i Razvojnu agenciju Srijem d.o.o. i njezine djelatnike od svake odgovornosti vezane za predloženi poslovni pothvat. Savjesno ću koristiti imovinu Centra i vratiti u prvobitno stanje u kojem zatečem prostor.</w:t>
      </w:r>
    </w:p>
    <w:p w14:paraId="20C434DC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222CAC9F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26E71B4B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0B0EC352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Datum ______________________</w:t>
      </w: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ab/>
      </w: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ab/>
      </w: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ab/>
      </w:r>
      <w: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Potpis ______________________________</w:t>
      </w:r>
    </w:p>
    <w:p w14:paraId="5067E7AC">
      <w:pPr>
        <w:rPr>
          <w:rFonts w:ascii="Arial" w:hAnsi="Arial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</w:p>
    <w:p w14:paraId="3D2F84E1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3098BF2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218C2F2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AB2C113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6" w:h="16838"/>
      <w:pgMar w:top="1417" w:right="1417" w:bottom="284" w:left="1417" w:header="708" w:footer="345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705286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1D59E24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5C8C3240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37B6AAE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B80FA4F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49C3F82F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B8566BE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3643A236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713A86F4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6D86B52E">
    <w:pPr>
      <w:pStyle w:val="5"/>
      <w:jc w:val="center"/>
      <w:rPr>
        <w:rFonts w:ascii="Arial" w:hAnsi="Arial" w:cs="Arial"/>
        <w:color w:val="283D72"/>
        <w:sz w:val="16"/>
        <w:szCs w:val="16"/>
        <w:shd w:val="clear" w:color="auto" w:fill="FFFFFF"/>
      </w:rPr>
    </w:pPr>
  </w:p>
  <w:p w14:paraId="040F1662">
    <w:pPr>
      <w:pStyle w:val="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A1C301">
    <w:pPr>
      <w:pStyle w:val="6"/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-901700</wp:posOffset>
          </wp:positionH>
          <wp:positionV relativeFrom="paragraph">
            <wp:posOffset>-540385</wp:posOffset>
          </wp:positionV>
          <wp:extent cx="4192905" cy="1276350"/>
          <wp:effectExtent l="0" t="0" r="0" b="0"/>
          <wp:wrapNone/>
          <wp:docPr id="825705825" name="Slika 825705825" descr="Slika na kojoj se prikazuje tekst, grafika, grafički dizajn, logotip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705825" name="Slika 825705825" descr="Slika na kojoj se prikazuje tekst, grafika, grafički dizajn, logotip&#10;&#10;Opis je automatski generiran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92617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ict>
        <v:shape id="WordPictureWatermark9223423" o:spid="_x0000_s1033" o:spt="75" type="#_x0000_t75" style="position:absolute;left:0pt;height:476pt;width:453.4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gain="19661f" blacklevel="22938f" o:title="CENTAR LOGO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84E1DD">
    <w:pPr>
      <w:pStyle w:val="6"/>
    </w:pPr>
    <w:r>
      <w:pict>
        <v:shape id="WordPictureWatermark9223422" o:spid="_x0000_s1032" o:spt="75" type="#_x0000_t75" style="position:absolute;left:0pt;height:476pt;width:453.4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CENTAR LOGO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E924E5">
    <w:pPr>
      <w:pStyle w:val="6"/>
    </w:pPr>
    <w:r>
      <w:pict>
        <v:shape id="WordPictureWatermark9223421" o:spid="_x0000_s1031" o:spt="75" type="#_x0000_t75" style="position:absolute;left:0pt;height:476pt;width:453.4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CENTAR LOGO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1D202A"/>
    <w:multiLevelType w:val="multilevel"/>
    <w:tmpl w:val="2C1D202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Opcina Pravna">
    <w15:presenceInfo w15:providerId="Windows Live" w15:userId="15829d2d1e639f1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378"/>
    <w:rsid w:val="00050221"/>
    <w:rsid w:val="00206936"/>
    <w:rsid w:val="002B1432"/>
    <w:rsid w:val="002F428F"/>
    <w:rsid w:val="00310065"/>
    <w:rsid w:val="0040337D"/>
    <w:rsid w:val="005904BE"/>
    <w:rsid w:val="005E16F3"/>
    <w:rsid w:val="006362AD"/>
    <w:rsid w:val="006C1E80"/>
    <w:rsid w:val="007007FA"/>
    <w:rsid w:val="00726B39"/>
    <w:rsid w:val="00993F4D"/>
    <w:rsid w:val="009F5CCA"/>
    <w:rsid w:val="00AF7091"/>
    <w:rsid w:val="00B34378"/>
    <w:rsid w:val="00D3559B"/>
    <w:rsid w:val="00E061BD"/>
    <w:rsid w:val="00EA3EAB"/>
    <w:rsid w:val="00ED1196"/>
    <w:rsid w:val="00EF0F19"/>
    <w:rsid w:val="7C7A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8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7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Zaglavlje Char"/>
    <w:basedOn w:val="2"/>
    <w:link w:val="6"/>
    <w:uiPriority w:val="99"/>
  </w:style>
  <w:style w:type="character" w:customStyle="1" w:styleId="8">
    <w:name w:val="Podnožje Char"/>
    <w:basedOn w:val="2"/>
    <w:link w:val="5"/>
    <w:uiPriority w:val="99"/>
  </w:style>
  <w:style w:type="character" w:customStyle="1" w:styleId="9">
    <w:name w:val="Tekst balončića Char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customStyle="1" w:styleId="10">
    <w:name w:val="Revision"/>
    <w:hidden/>
    <w:semiHidden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microsoft.com/office/2011/relationships/people" Target="people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i_loict86w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3"/>
    <customShpInfo spid="_x0000_s1032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449</Words>
  <Characters>2561</Characters>
  <Lines>21</Lines>
  <Paragraphs>6</Paragraphs>
  <TotalTime>9</TotalTime>
  <ScaleCrop>false</ScaleCrop>
  <LinksUpToDate>false</LinksUpToDate>
  <CharactersWithSpaces>3004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2024-09-24T12:54:00Z</dcterms:created>
  <dc:creator>Horis Laptop</dc:creator>
  <cp:lastModifiedBy>Rozalija Jurkovic</cp:lastModifiedBy>
  <dcterms:modified xsi:type="dcterms:W3CDTF">2024-09-26T07:02:26Z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418FFA97473F4F5FAD0C42FAE637AC0D_12</vt:lpwstr>
  </property>
</Properties>
</file>